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406704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3A4F3A"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>7</w:t>
      </w:r>
      <w:r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3A4F3A" w:rsidRPr="00406704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Sostenibilità finanziaria del progetto </w:t>
      </w:r>
      <w:bookmarkEnd w:id="0"/>
    </w:p>
    <w:p w:rsidR="00FF5B6A" w:rsidRPr="00406704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406704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406704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406704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406704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406704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406704">
        <w:rPr>
          <w:rFonts w:ascii="Times New Roman" w:eastAsia="Times New Roman" w:hAnsi="Times New Roman" w:cs="Times New Roman"/>
          <w:lang w:eastAsia="it-IT"/>
        </w:rPr>
        <w:t>73019</w:t>
      </w:r>
      <w:r w:rsidR="003A4F3A" w:rsidRPr="0040670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406704">
        <w:rPr>
          <w:rFonts w:ascii="Times New Roman" w:eastAsia="Times New Roman" w:hAnsi="Times New Roman" w:cs="Times New Roman"/>
          <w:lang w:eastAsia="it-IT"/>
        </w:rPr>
        <w:t>TREPUZZI - LE</w:t>
      </w: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F2442" w:rsidRPr="00406704" w:rsidRDefault="005F2442" w:rsidP="0040670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</w:rPr>
      </w:pPr>
      <w:r w:rsidRPr="00406704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5F2442" w:rsidRPr="00406704" w:rsidRDefault="005F2442" w:rsidP="00406704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406704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406704">
        <w:rPr>
          <w:rFonts w:ascii="Times New Roman" w:hAnsi="Times New Roman" w:cs="Times New Roman"/>
          <w:b/>
          <w:bCs/>
        </w:rPr>
        <w:t>esperenzial</w:t>
      </w:r>
      <w:r w:rsidR="00382F06" w:rsidRPr="00406704">
        <w:rPr>
          <w:rFonts w:ascii="Times New Roman" w:hAnsi="Times New Roman" w:cs="Times New Roman"/>
          <w:b/>
          <w:bCs/>
        </w:rPr>
        <w:t>e</w:t>
      </w:r>
      <w:proofErr w:type="spellEnd"/>
      <w:r w:rsidR="00382F06" w:rsidRPr="00406704">
        <w:rPr>
          <w:rFonts w:ascii="Times New Roman" w:hAnsi="Times New Roman" w:cs="Times New Roman"/>
          <w:b/>
          <w:bCs/>
        </w:rPr>
        <w:t xml:space="preserve">, accoglienza ed ospitalità. </w:t>
      </w:r>
    </w:p>
    <w:p w:rsidR="00693A72" w:rsidRPr="00406704" w:rsidRDefault="00693A72" w:rsidP="00406704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406704">
        <w:rPr>
          <w:rFonts w:ascii="Times New Roman" w:hAnsi="Times New Roman" w:cs="Times New Roman"/>
          <w:b/>
          <w:bCs/>
        </w:rPr>
        <w:t xml:space="preserve">INTERVENTO 2.2- </w:t>
      </w:r>
      <w:r w:rsidRPr="00406704">
        <w:rPr>
          <w:rFonts w:ascii="Times New Roman" w:hAnsi="Times New Roman" w:cs="Times New Roman"/>
          <w:b/>
        </w:rPr>
        <w:t xml:space="preserve">Pacchetto </w:t>
      </w:r>
      <w:proofErr w:type="spellStart"/>
      <w:proofErr w:type="gramStart"/>
      <w:r w:rsidRPr="00406704">
        <w:rPr>
          <w:rFonts w:ascii="Times New Roman" w:hAnsi="Times New Roman" w:cs="Times New Roman"/>
          <w:b/>
        </w:rPr>
        <w:t>multimisura</w:t>
      </w:r>
      <w:proofErr w:type="spellEnd"/>
      <w:r w:rsidRPr="00406704">
        <w:rPr>
          <w:rFonts w:ascii="Times New Roman" w:hAnsi="Times New Roman" w:cs="Times New Roman"/>
          <w:b/>
        </w:rPr>
        <w:t xml:space="preserve">  per</w:t>
      </w:r>
      <w:proofErr w:type="gramEnd"/>
      <w:r w:rsidRPr="00406704">
        <w:rPr>
          <w:rFonts w:ascii="Times New Roman" w:hAnsi="Times New Roman" w:cs="Times New Roman"/>
          <w:b/>
        </w:rPr>
        <w:t xml:space="preserve"> l’avvio di nuove </w:t>
      </w:r>
      <w:proofErr w:type="spellStart"/>
      <w:r w:rsidRPr="00406704">
        <w:rPr>
          <w:rFonts w:ascii="Times New Roman" w:hAnsi="Times New Roman" w:cs="Times New Roman"/>
          <w:b/>
        </w:rPr>
        <w:t>pmi</w:t>
      </w:r>
      <w:proofErr w:type="spellEnd"/>
      <w:r w:rsidRPr="00406704">
        <w:rPr>
          <w:rFonts w:ascii="Times New Roman" w:hAnsi="Times New Roman" w:cs="Times New Roman"/>
          <w:b/>
        </w:rPr>
        <w:t xml:space="preserve"> extra agricole</w:t>
      </w:r>
      <w:r w:rsidRPr="00406704">
        <w:rPr>
          <w:rFonts w:ascii="Times New Roman" w:hAnsi="Times New Roman" w:cs="Times New Roman"/>
          <w:b/>
          <w:bCs/>
        </w:rPr>
        <w:t>.</w:t>
      </w:r>
    </w:p>
    <w:p w:rsidR="005F2442" w:rsidRPr="00406704" w:rsidRDefault="005F2442" w:rsidP="005F244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406704">
        <w:rPr>
          <w:rFonts w:ascii="Times New Roman" w:hAnsi="Times New Roman" w:cs="Times New Roman"/>
          <w:bCs/>
          <w:color w:val="000000"/>
        </w:rPr>
        <w:t xml:space="preserve"> Avviso pubblico approvato con Delibera CDA del</w:t>
      </w:r>
      <w:r w:rsidR="00382F06" w:rsidRPr="00406704">
        <w:rPr>
          <w:rFonts w:ascii="Times New Roman" w:hAnsi="Times New Roman" w:cs="Times New Roman"/>
          <w:bCs/>
          <w:color w:val="000000"/>
        </w:rPr>
        <w:t xml:space="preserve"> 10/06/2019</w:t>
      </w:r>
      <w:r w:rsidRPr="00406704">
        <w:rPr>
          <w:rFonts w:ascii="Times New Roman" w:hAnsi="Times New Roman" w:cs="Times New Roman"/>
          <w:bCs/>
          <w:color w:val="000000"/>
        </w:rPr>
        <w:t>.</w:t>
      </w:r>
    </w:p>
    <w:p w:rsidR="00FF5B6A" w:rsidRPr="00406704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406704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406704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406704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406704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406704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E0FD8" w:rsidRPr="00406704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6704">
        <w:rPr>
          <w:rFonts w:ascii="Times New Roman" w:hAnsi="Times New Roman" w:cs="Times New Roman"/>
          <w:color w:val="000000"/>
        </w:rPr>
        <w:t xml:space="preserve"> _l</w:t>
      </w:r>
      <w:proofErr w:type="gramStart"/>
      <w:r w:rsidRPr="00406704">
        <w:rPr>
          <w:rFonts w:ascii="Times New Roman" w:hAnsi="Times New Roman" w:cs="Times New Roman"/>
          <w:color w:val="000000"/>
        </w:rPr>
        <w:t xml:space="preserve">_  </w:t>
      </w:r>
      <w:proofErr w:type="spellStart"/>
      <w:r w:rsidRPr="00406704">
        <w:rPr>
          <w:rFonts w:ascii="Times New Roman" w:hAnsi="Times New Roman" w:cs="Times New Roman"/>
          <w:color w:val="000000"/>
        </w:rPr>
        <w:t>sottoscritt</w:t>
      </w:r>
      <w:proofErr w:type="spellEnd"/>
      <w:proofErr w:type="gramEnd"/>
      <w:r w:rsidRPr="00406704">
        <w:rPr>
          <w:rFonts w:ascii="Times New Roman" w:hAnsi="Times New Roman" w:cs="Times New Roman"/>
          <w:color w:val="000000"/>
        </w:rPr>
        <w:t>_  ________________________________</w:t>
      </w:r>
      <w:r w:rsidR="00CC7ADC" w:rsidRPr="00406704">
        <w:rPr>
          <w:rFonts w:ascii="Times New Roman" w:hAnsi="Times New Roman" w:cs="Times New Roman"/>
          <w:color w:val="000000"/>
        </w:rPr>
        <w:t>,</w:t>
      </w:r>
      <w:r w:rsidRPr="00406704">
        <w:rPr>
          <w:rFonts w:ascii="Times New Roman" w:hAnsi="Times New Roman" w:cs="Times New Roman"/>
          <w:color w:val="000000"/>
        </w:rPr>
        <w:t xml:space="preserve"> </w:t>
      </w:r>
      <w:r w:rsidR="00CC7ADC" w:rsidRPr="00406704">
        <w:rPr>
          <w:rFonts w:ascii="Times New Roman" w:hAnsi="Times New Roman" w:cs="Times New Roman"/>
          <w:color w:val="000000"/>
        </w:rPr>
        <w:t>CF______</w:t>
      </w:r>
      <w:r w:rsidR="00382F06" w:rsidRPr="00406704">
        <w:rPr>
          <w:rFonts w:ascii="Times New Roman" w:hAnsi="Times New Roman" w:cs="Times New Roman"/>
          <w:color w:val="000000"/>
        </w:rPr>
        <w:t>__</w:t>
      </w:r>
      <w:r w:rsidR="00CC7ADC" w:rsidRPr="00406704">
        <w:rPr>
          <w:rFonts w:ascii="Times New Roman" w:hAnsi="Times New Roman" w:cs="Times New Roman"/>
          <w:color w:val="000000"/>
        </w:rPr>
        <w:t xml:space="preserve">____________, </w:t>
      </w:r>
      <w:proofErr w:type="spellStart"/>
      <w:r w:rsidRPr="00406704">
        <w:rPr>
          <w:rFonts w:ascii="Times New Roman" w:hAnsi="Times New Roman" w:cs="Times New Roman"/>
          <w:color w:val="000000"/>
        </w:rPr>
        <w:t>nat</w:t>
      </w:r>
      <w:proofErr w:type="spellEnd"/>
      <w:r w:rsidRPr="00406704">
        <w:rPr>
          <w:rFonts w:ascii="Times New Roman" w:hAnsi="Times New Roman" w:cs="Times New Roman"/>
          <w:color w:val="000000"/>
        </w:rPr>
        <w:t>_ a ___________________________ il</w:t>
      </w:r>
      <w:r w:rsidR="002C2C0A" w:rsidRPr="00406704">
        <w:rPr>
          <w:rFonts w:ascii="Times New Roman" w:hAnsi="Times New Roman" w:cs="Times New Roman"/>
          <w:color w:val="000000"/>
        </w:rPr>
        <w:t xml:space="preserve"> </w:t>
      </w:r>
      <w:r w:rsidRPr="00406704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</w:t>
      </w:r>
      <w:r w:rsidR="00CC7ADC" w:rsidRPr="00406704">
        <w:rPr>
          <w:rFonts w:ascii="Times New Roman" w:hAnsi="Times New Roman" w:cs="Times New Roman"/>
          <w:color w:val="000000"/>
        </w:rPr>
        <w:t xml:space="preserve">___ CAP _________  Prov. ______, </w:t>
      </w:r>
      <w:r w:rsidR="008E0FD8" w:rsidRPr="00406704">
        <w:rPr>
          <w:rFonts w:ascii="Times New Roman" w:hAnsi="Times New Roman" w:cs="Times New Roman"/>
          <w:color w:val="000000"/>
        </w:rPr>
        <w:t>in qualità di</w:t>
      </w:r>
      <w:r w:rsidR="009E73BA" w:rsidRPr="00406704">
        <w:rPr>
          <w:rFonts w:ascii="Times New Roman" w:hAnsi="Times New Roman" w:cs="Times New Roman"/>
          <w:color w:val="000000"/>
        </w:rPr>
        <w:t xml:space="preserve"> titolare/legale rappresentante</w:t>
      </w:r>
      <w:r w:rsidR="008E0FD8" w:rsidRPr="00406704">
        <w:rPr>
          <w:rFonts w:ascii="Times New Roman" w:hAnsi="Times New Roman" w:cs="Times New Roman"/>
          <w:color w:val="000000"/>
        </w:rPr>
        <w:t xml:space="preserve"> della</w:t>
      </w:r>
      <w:r w:rsidR="00E9315A" w:rsidRPr="00406704">
        <w:rPr>
          <w:rFonts w:ascii="Times New Roman" w:hAnsi="Times New Roman" w:cs="Times New Roman"/>
          <w:color w:val="000000"/>
        </w:rPr>
        <w:t xml:space="preserve"> </w:t>
      </w:r>
      <w:r w:rsidR="008E0FD8" w:rsidRPr="00406704">
        <w:rPr>
          <w:rFonts w:ascii="Times New Roman" w:hAnsi="Times New Roman" w:cs="Times New Roman"/>
          <w:color w:val="000000"/>
        </w:rPr>
        <w:t xml:space="preserve">_____________________________, iscritta alla CCIAA di_______________  con Partita IVA n. ___________ , sede legale nel </w:t>
      </w:r>
      <w:r w:rsidR="002C2C0A" w:rsidRPr="00406704">
        <w:rPr>
          <w:rFonts w:ascii="Times New Roman" w:hAnsi="Times New Roman" w:cs="Times New Roman"/>
          <w:color w:val="000000"/>
        </w:rPr>
        <w:t>C</w:t>
      </w:r>
      <w:r w:rsidR="008E0FD8" w:rsidRPr="00406704">
        <w:rPr>
          <w:rFonts w:ascii="Times New Roman" w:hAnsi="Times New Roman" w:cs="Times New Roman"/>
          <w:color w:val="000000"/>
        </w:rPr>
        <w:t>omune di ______________ Via_______________________ , N. ___</w:t>
      </w: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FF5B6A" w:rsidRPr="00406704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406704">
        <w:rPr>
          <w:rFonts w:ascii="Times New Roman" w:eastAsia="Times New Roman" w:hAnsi="Times New Roman" w:cs="Times New Roman"/>
          <w:b/>
          <w:lang w:eastAsia="it-IT"/>
        </w:rPr>
        <w:t>CONSAPEVOLE</w:t>
      </w: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06704">
        <w:rPr>
          <w:rFonts w:ascii="Times New Roman" w:hAnsi="Times New Roman" w:cs="Times New Roman"/>
          <w:color w:val="000000"/>
        </w:rPr>
        <w:t>della</w:t>
      </w:r>
      <w:proofErr w:type="gramEnd"/>
      <w:r w:rsidRPr="00406704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3A4F3A" w:rsidRPr="00406704" w:rsidRDefault="003A4F3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406704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406704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FF5B6A" w:rsidRPr="00406704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A4F3A" w:rsidRPr="00406704" w:rsidRDefault="00F24A3D" w:rsidP="003A4F3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06704">
        <w:rPr>
          <w:rFonts w:ascii="Times New Roman" w:hAnsi="Times New Roman" w:cs="Times New Roman"/>
        </w:rPr>
        <w:t>d</w:t>
      </w:r>
      <w:r w:rsidR="003A4F3A" w:rsidRPr="00406704">
        <w:rPr>
          <w:rFonts w:ascii="Times New Roman" w:hAnsi="Times New Roman" w:cs="Times New Roman"/>
        </w:rPr>
        <w:t>i</w:t>
      </w:r>
      <w:proofErr w:type="gramEnd"/>
      <w:r w:rsidR="003A4F3A" w:rsidRPr="00406704">
        <w:rPr>
          <w:rFonts w:ascii="Times New Roman" w:hAnsi="Times New Roman" w:cs="Times New Roman"/>
        </w:rPr>
        <w:t xml:space="preserve"> assumere l’impegno che tutte le spese ammesse al finanziamento saranno liquidate e quietanzate antecedentemente al</w:t>
      </w:r>
      <w:r w:rsidR="009E73BA" w:rsidRPr="00406704">
        <w:rPr>
          <w:rFonts w:ascii="Times New Roman" w:hAnsi="Times New Roman" w:cs="Times New Roman"/>
        </w:rPr>
        <w:t xml:space="preserve">la richiesta della </w:t>
      </w:r>
      <w:proofErr w:type="spellStart"/>
      <w:r w:rsidR="009E73BA" w:rsidRPr="00406704">
        <w:rPr>
          <w:rFonts w:ascii="Times New Roman" w:hAnsi="Times New Roman" w:cs="Times New Roman"/>
        </w:rPr>
        <w:t>DdP</w:t>
      </w:r>
      <w:proofErr w:type="spellEnd"/>
      <w:r w:rsidR="009E73BA" w:rsidRPr="00406704">
        <w:rPr>
          <w:rFonts w:ascii="Times New Roman" w:hAnsi="Times New Roman" w:cs="Times New Roman"/>
        </w:rPr>
        <w:t xml:space="preserve"> di saldo e</w:t>
      </w:r>
      <w:r w:rsidR="00E9315A" w:rsidRPr="00406704">
        <w:rPr>
          <w:rFonts w:ascii="Times New Roman" w:hAnsi="Times New Roman" w:cs="Times New Roman"/>
        </w:rPr>
        <w:t xml:space="preserve"> che </w:t>
      </w:r>
      <w:r w:rsidR="009E73BA" w:rsidRPr="00406704">
        <w:rPr>
          <w:rFonts w:ascii="Times New Roman" w:hAnsi="Times New Roman" w:cs="Times New Roman"/>
        </w:rPr>
        <w:t xml:space="preserve">si farà </w:t>
      </w:r>
      <w:r w:rsidR="003A4F3A" w:rsidRPr="00406704">
        <w:rPr>
          <w:rFonts w:ascii="Times New Roman" w:hAnsi="Times New Roman" w:cs="Times New Roman"/>
        </w:rPr>
        <w:t>carico delle spese eccedenti l’importo ammesso a contributo.</w:t>
      </w:r>
    </w:p>
    <w:p w:rsidR="00550222" w:rsidRPr="00406704" w:rsidRDefault="00550222" w:rsidP="003A4F3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222" w:rsidRPr="00406704" w:rsidRDefault="00550222" w:rsidP="005502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06704">
        <w:rPr>
          <w:rFonts w:ascii="Times New Roman" w:hAnsi="Times New Roman" w:cs="Times New Roman"/>
          <w:color w:val="000000"/>
        </w:rPr>
        <w:t>__________, lì __________</w:t>
      </w:r>
      <w:r w:rsidRPr="00406704">
        <w:rPr>
          <w:rFonts w:ascii="Times New Roman" w:hAnsi="Times New Roman" w:cs="Times New Roman"/>
        </w:rPr>
        <w:tab/>
      </w:r>
      <w:r w:rsidRPr="00406704">
        <w:rPr>
          <w:rFonts w:ascii="Times New Roman" w:hAnsi="Times New Roman" w:cs="Times New Roman"/>
        </w:rPr>
        <w:tab/>
      </w:r>
      <w:r w:rsidRPr="00406704">
        <w:rPr>
          <w:rFonts w:ascii="Times New Roman" w:hAnsi="Times New Roman" w:cs="Times New Roman"/>
        </w:rPr>
        <w:tab/>
      </w:r>
      <w:r w:rsidRPr="00406704">
        <w:rPr>
          <w:rFonts w:ascii="Times New Roman" w:hAnsi="Times New Roman" w:cs="Times New Roman"/>
        </w:rPr>
        <w:tab/>
      </w:r>
      <w:r w:rsidRPr="00406704">
        <w:rPr>
          <w:rFonts w:ascii="Times New Roman" w:hAnsi="Times New Roman" w:cs="Times New Roman"/>
        </w:rPr>
        <w:tab/>
        <w:t>Firma del legale rappresentante</w:t>
      </w:r>
      <w:r w:rsidRPr="00406704">
        <w:rPr>
          <w:rFonts w:ascii="Times New Roman" w:hAnsi="Times New Roman" w:cs="Times New Roman"/>
          <w:vertAlign w:val="superscript"/>
        </w:rPr>
        <w:footnoteReference w:id="1"/>
      </w:r>
    </w:p>
    <w:p w:rsidR="00550222" w:rsidRDefault="00550222" w:rsidP="003A4F3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406704" w:rsidRDefault="00406704" w:rsidP="003A4F3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406704" w:rsidRDefault="00406704" w:rsidP="00406704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406704" w:rsidRDefault="00406704" w:rsidP="00406704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406704" w:rsidRDefault="00406704" w:rsidP="004067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06704" w:rsidRDefault="00406704" w:rsidP="00406704">
      <w:pPr>
        <w:autoSpaceDE w:val="0"/>
        <w:autoSpaceDN w:val="0"/>
        <w:adjustRightInd w:val="0"/>
        <w:ind w:left="6371" w:firstLine="709"/>
        <w:jc w:val="both"/>
        <w:rPr>
          <w:rFonts w:cs="Tahoma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  <w:bookmarkStart w:id="1" w:name="_GoBack"/>
      <w:bookmarkEnd w:id="1"/>
    </w:p>
    <w:sectPr w:rsidR="00406704" w:rsidSect="00F227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46" w:rsidRDefault="00577846" w:rsidP="00FF5B6A">
      <w:pPr>
        <w:spacing w:after="0" w:line="240" w:lineRule="auto"/>
      </w:pPr>
      <w:r>
        <w:separator/>
      </w:r>
    </w:p>
  </w:endnote>
  <w:endnote w:type="continuationSeparator" w:id="0">
    <w:p w:rsidR="00577846" w:rsidRDefault="00577846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46" w:rsidRDefault="00577846" w:rsidP="00FF5B6A">
      <w:pPr>
        <w:spacing w:after="0" w:line="240" w:lineRule="auto"/>
      </w:pPr>
      <w:r>
        <w:separator/>
      </w:r>
    </w:p>
  </w:footnote>
  <w:footnote w:type="continuationSeparator" w:id="0">
    <w:p w:rsidR="00577846" w:rsidRDefault="00577846" w:rsidP="00FF5B6A">
      <w:pPr>
        <w:spacing w:after="0" w:line="240" w:lineRule="auto"/>
      </w:pPr>
      <w:r>
        <w:continuationSeparator/>
      </w:r>
    </w:p>
  </w:footnote>
  <w:footnote w:id="1">
    <w:p w:rsidR="00550222" w:rsidRPr="00617B43" w:rsidRDefault="00550222" w:rsidP="005502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F7F60"/>
    <w:rsid w:val="0013639C"/>
    <w:rsid w:val="001602E9"/>
    <w:rsid w:val="001B137C"/>
    <w:rsid w:val="002A7E18"/>
    <w:rsid w:val="002B395C"/>
    <w:rsid w:val="002C2C0A"/>
    <w:rsid w:val="002D086C"/>
    <w:rsid w:val="003027AD"/>
    <w:rsid w:val="00382F06"/>
    <w:rsid w:val="003A4F3A"/>
    <w:rsid w:val="00402567"/>
    <w:rsid w:val="00406704"/>
    <w:rsid w:val="004240C4"/>
    <w:rsid w:val="00465F1A"/>
    <w:rsid w:val="00492BCC"/>
    <w:rsid w:val="004B414E"/>
    <w:rsid w:val="00550222"/>
    <w:rsid w:val="00577846"/>
    <w:rsid w:val="00584B41"/>
    <w:rsid w:val="005F2442"/>
    <w:rsid w:val="006056A8"/>
    <w:rsid w:val="00627A1D"/>
    <w:rsid w:val="00627F23"/>
    <w:rsid w:val="006432CA"/>
    <w:rsid w:val="006714EF"/>
    <w:rsid w:val="00693A72"/>
    <w:rsid w:val="006B34E3"/>
    <w:rsid w:val="007E3074"/>
    <w:rsid w:val="008337F0"/>
    <w:rsid w:val="008E0FD8"/>
    <w:rsid w:val="009A0E24"/>
    <w:rsid w:val="009E73BA"/>
    <w:rsid w:val="00AA0C3B"/>
    <w:rsid w:val="00B07D52"/>
    <w:rsid w:val="00CC7ADC"/>
    <w:rsid w:val="00CD185B"/>
    <w:rsid w:val="00D80F29"/>
    <w:rsid w:val="00D8194D"/>
    <w:rsid w:val="00D91094"/>
    <w:rsid w:val="00D964F9"/>
    <w:rsid w:val="00DD2A57"/>
    <w:rsid w:val="00E46C7A"/>
    <w:rsid w:val="00E53C2C"/>
    <w:rsid w:val="00E9315A"/>
    <w:rsid w:val="00EB67E2"/>
    <w:rsid w:val="00F227A0"/>
    <w:rsid w:val="00F24A3D"/>
    <w:rsid w:val="00F73FBF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8D4F26-45CA-4020-A121-CF881B5D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20</cp:revision>
  <cp:lastPrinted>2018-05-14T10:37:00Z</cp:lastPrinted>
  <dcterms:created xsi:type="dcterms:W3CDTF">2018-05-10T17:08:00Z</dcterms:created>
  <dcterms:modified xsi:type="dcterms:W3CDTF">2019-06-27T08:52:00Z</dcterms:modified>
</cp:coreProperties>
</file>